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C882E" w14:textId="77777777" w:rsidR="00F33F6D" w:rsidRDefault="00F33F6D" w:rsidP="00F33F6D">
      <w:pPr>
        <w:jc w:val="center"/>
        <w:rPr>
          <w:sz w:val="32"/>
          <w:szCs w:val="32"/>
        </w:rPr>
      </w:pPr>
      <w:r>
        <w:rPr>
          <w:noProof/>
        </w:rPr>
        <mc:AlternateContent>
          <mc:Choice Requires="wps">
            <w:drawing>
              <wp:anchor distT="0" distB="0" distL="114300" distR="114300" simplePos="0" relativeHeight="251659264" behindDoc="0" locked="0" layoutInCell="1" allowOverlap="1" wp14:anchorId="38085922" wp14:editId="33503210">
                <wp:simplePos x="0" y="0"/>
                <wp:positionH relativeFrom="column">
                  <wp:posOffset>3841750</wp:posOffset>
                </wp:positionH>
                <wp:positionV relativeFrom="paragraph">
                  <wp:posOffset>-683895</wp:posOffset>
                </wp:positionV>
                <wp:extent cx="2828925" cy="571500"/>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4C8A24" w14:textId="77777777" w:rsidR="00F33F6D" w:rsidRDefault="00F33F6D" w:rsidP="00F33F6D">
                            <w:pPr>
                              <w:jc w:val="center"/>
                              <w:rPr>
                                <w:b/>
                                <w:color w:val="FF0000"/>
                                <w:sz w:val="40"/>
                                <w:szCs w:val="40"/>
                              </w:rPr>
                            </w:pPr>
                            <w:r>
                              <w:rPr>
                                <w:b/>
                                <w:color w:val="FF0000"/>
                                <w:sz w:val="40"/>
                                <w:szCs w:val="40"/>
                              </w:rPr>
                              <w:t xml:space="preserve"> </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085922" id="_x0000_t202" coordsize="21600,21600" o:spt="202" path="m,l,21600r21600,l21600,xe">
                <v:stroke joinstyle="miter"/>
                <v:path gradientshapeok="t" o:connecttype="rect"/>
              </v:shapetype>
              <v:shape id="Text Box 1" o:spid="_x0000_s1026" type="#_x0000_t202" style="position:absolute;left:0;text-align:left;margin-left:302.5pt;margin-top:-53.85pt;width:222.7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" stroked="f">
                <v:textbox>
                  <w:txbxContent>
                    <w:p w14:paraId="694C8A24" w14:textId="77777777" w:rsidR="00F33F6D" w:rsidRDefault="00F33F6D" w:rsidP="00F33F6D">
                      <w:pPr>
                        <w:jc w:val="center"/>
                        <w:rPr>
                          <w:b/>
                          <w:color w:val="FF0000"/>
                          <w:sz w:val="40"/>
                          <w:szCs w:val="40"/>
                        </w:rPr>
                      </w:pPr>
                      <w:r>
                        <w:rPr>
                          <w:b/>
                          <w:color w:val="FF0000"/>
                          <w:sz w:val="40"/>
                          <w:szCs w:val="40"/>
                        </w:rPr>
                        <w:t xml:space="preserve"> </w:t>
                      </w:r>
                    </w:p>
                  </w:txbxContent>
                </v:textbox>
              </v:shape>
            </w:pict>
          </mc:Fallback>
        </mc:AlternateContent>
      </w:r>
      <w:r>
        <w:rPr>
          <w:b/>
          <w:sz w:val="32"/>
          <w:szCs w:val="32"/>
        </w:rPr>
        <w:t>Northwest Public Power Association</w:t>
      </w:r>
    </w:p>
    <w:p w14:paraId="2B2E5CB5" w14:textId="09629470" w:rsidR="00DF3ADC" w:rsidRDefault="00F33F6D" w:rsidP="00DF3ADC">
      <w:pPr>
        <w:jc w:val="center"/>
        <w:rPr>
          <w:b/>
          <w:sz w:val="32"/>
          <w:szCs w:val="32"/>
        </w:rPr>
      </w:pPr>
      <w:r>
        <w:rPr>
          <w:b/>
          <w:sz w:val="32"/>
          <w:szCs w:val="32"/>
        </w:rPr>
        <w:t xml:space="preserve">Proposed Resolution </w:t>
      </w:r>
      <w:del w:id="0" w:author="Elizabeth K. Whitney" w:date="2023-01-13T11:17:00Z">
        <w:r w:rsidDel="00E719E2">
          <w:rPr>
            <w:b/>
            <w:sz w:val="32"/>
            <w:szCs w:val="32"/>
          </w:rPr>
          <w:delText>2022</w:delText>
        </w:r>
      </w:del>
      <w:ins w:id="1" w:author="Elizabeth K. Whitney" w:date="2023-01-13T11:17:00Z">
        <w:r w:rsidR="00E719E2">
          <w:rPr>
            <w:b/>
            <w:sz w:val="32"/>
            <w:szCs w:val="32"/>
          </w:rPr>
          <w:t>2023</w:t>
        </w:r>
      </w:ins>
      <w:r>
        <w:rPr>
          <w:b/>
          <w:sz w:val="32"/>
          <w:szCs w:val="32"/>
        </w:rPr>
        <w:t>-</w:t>
      </w:r>
      <w:proofErr w:type="gramStart"/>
      <w:r w:rsidR="009060D0">
        <w:rPr>
          <w:b/>
          <w:sz w:val="32"/>
          <w:szCs w:val="32"/>
        </w:rPr>
        <w:t>18</w:t>
      </w:r>
      <w:bookmarkStart w:id="2" w:name="_Hlk93666813"/>
      <w:proofErr w:type="gramEnd"/>
    </w:p>
    <w:p w14:paraId="685FE317" w14:textId="08B627E4" w:rsidR="00F33F6D" w:rsidRPr="00DF3ADC" w:rsidRDefault="00F33F6D" w:rsidP="00DF3ADC">
      <w:pPr>
        <w:jc w:val="center"/>
        <w:rPr>
          <w:b/>
          <w:sz w:val="32"/>
          <w:szCs w:val="32"/>
        </w:rPr>
      </w:pPr>
      <w:r>
        <w:rPr>
          <w:rFonts w:cstheme="minorHAnsi"/>
          <w:b/>
          <w:bCs/>
          <w:sz w:val="32"/>
          <w:szCs w:val="32"/>
        </w:rPr>
        <w:t>Federal</w:t>
      </w:r>
      <w:r w:rsidRPr="00C37A22">
        <w:rPr>
          <w:rFonts w:cstheme="minorHAnsi"/>
          <w:b/>
          <w:bCs/>
          <w:sz w:val="32"/>
          <w:szCs w:val="32"/>
        </w:rPr>
        <w:t xml:space="preserve"> Incentives for </w:t>
      </w:r>
      <w:r>
        <w:rPr>
          <w:rFonts w:cstheme="minorHAnsi"/>
          <w:b/>
          <w:bCs/>
          <w:sz w:val="32"/>
          <w:szCs w:val="32"/>
        </w:rPr>
        <w:t>Utility-Scale Hydrogen Projects</w:t>
      </w:r>
      <w:bookmarkEnd w:id="2"/>
      <w:r w:rsidRPr="00C37A22">
        <w:rPr>
          <w:rFonts w:cstheme="minorHAnsi"/>
          <w:b/>
          <w:bCs/>
          <w:sz w:val="32"/>
          <w:szCs w:val="32"/>
        </w:rPr>
        <w:t xml:space="preserve"> </w:t>
      </w:r>
    </w:p>
    <w:p w14:paraId="7AD6D0E7" w14:textId="77777777" w:rsidR="00F33F6D" w:rsidRDefault="00F33F6D" w:rsidP="00F33F6D">
      <w:pPr>
        <w:rPr>
          <w:rFonts w:eastAsia="Times New Roman"/>
          <w:b/>
          <w:bCs/>
          <w:sz w:val="24"/>
          <w:szCs w:val="24"/>
        </w:rPr>
      </w:pPr>
    </w:p>
    <w:p w14:paraId="1E19358A" w14:textId="77777777" w:rsidR="00F33F6D" w:rsidRDefault="00F33F6D" w:rsidP="00F33F6D">
      <w:pPr>
        <w:rPr>
          <w:rFonts w:eastAsia="Times New Roman"/>
          <w:b/>
          <w:bCs/>
          <w:sz w:val="24"/>
          <w:szCs w:val="24"/>
        </w:rPr>
      </w:pPr>
      <w:r>
        <w:rPr>
          <w:rFonts w:eastAsia="Times New Roman"/>
          <w:b/>
          <w:bCs/>
          <w:sz w:val="24"/>
          <w:szCs w:val="24"/>
        </w:rPr>
        <w:t>Background</w:t>
      </w:r>
    </w:p>
    <w:p w14:paraId="5D102C12" w14:textId="77777777" w:rsidR="002A446E" w:rsidRPr="00022B93" w:rsidRDefault="002A446E" w:rsidP="002A446E">
      <w:pPr>
        <w:pStyle w:val="Default"/>
        <w:suppressLineNumbers/>
        <w:spacing w:line="360" w:lineRule="auto"/>
        <w:jc w:val="center"/>
        <w:rPr>
          <w:b/>
          <w:bCs/>
          <w:sz w:val="22"/>
          <w:szCs w:val="22"/>
        </w:rPr>
      </w:pPr>
    </w:p>
    <w:p w14:paraId="50778AB3" w14:textId="52AC9121" w:rsidR="002A446E" w:rsidRDefault="002A446E" w:rsidP="002A446E">
      <w:pPr>
        <w:spacing w:after="0" w:line="360" w:lineRule="auto"/>
        <w:rPr>
          <w:rFonts w:ascii="Times New Roman" w:hAnsi="Times New Roman" w:cs="Times New Roman"/>
          <w:color w:val="0A0A0A"/>
          <w:shd w:val="clear" w:color="auto" w:fill="FFFFFF"/>
        </w:rPr>
      </w:pPr>
      <w:r w:rsidRPr="002A356A">
        <w:rPr>
          <w:rFonts w:ascii="Times New Roman" w:hAnsi="Times New Roman" w:cs="Times New Roman"/>
          <w:color w:val="0A0A0A"/>
          <w:shd w:val="clear" w:color="auto" w:fill="FFFFFF"/>
        </w:rPr>
        <w:t xml:space="preserve">Demand is building for hydrogen as heavy industrial sectors seek practical solutions for decarbonization amid growing environmental demands from customers, governments, and financial players. In addition, interest in hydrogen is growing within the utility sector in areas such as generation, </w:t>
      </w:r>
      <w:r w:rsidR="00A461B5">
        <w:rPr>
          <w:rFonts w:ascii="Times New Roman" w:hAnsi="Times New Roman" w:cs="Times New Roman"/>
          <w:color w:val="0A0A0A"/>
          <w:shd w:val="clear" w:color="auto" w:fill="FFFFFF"/>
        </w:rPr>
        <w:t xml:space="preserve">energy </w:t>
      </w:r>
      <w:r w:rsidRPr="002A356A">
        <w:rPr>
          <w:rFonts w:ascii="Times New Roman" w:hAnsi="Times New Roman" w:cs="Times New Roman"/>
          <w:color w:val="0A0A0A"/>
          <w:shd w:val="clear" w:color="auto" w:fill="FFFFFF"/>
        </w:rPr>
        <w:t>storage,</w:t>
      </w:r>
      <w:r w:rsidR="00A461B5">
        <w:rPr>
          <w:rFonts w:ascii="Times New Roman" w:hAnsi="Times New Roman" w:cs="Times New Roman"/>
          <w:color w:val="0A0A0A"/>
          <w:shd w:val="clear" w:color="auto" w:fill="FFFFFF"/>
        </w:rPr>
        <w:t xml:space="preserve"> grid balancing</w:t>
      </w:r>
      <w:r w:rsidR="007E5E76">
        <w:rPr>
          <w:rFonts w:ascii="Times New Roman" w:hAnsi="Times New Roman" w:cs="Times New Roman"/>
          <w:color w:val="0A0A0A"/>
          <w:shd w:val="clear" w:color="auto" w:fill="FFFFFF"/>
        </w:rPr>
        <w:t>,</w:t>
      </w:r>
      <w:r w:rsidRPr="002A356A">
        <w:rPr>
          <w:rFonts w:ascii="Times New Roman" w:hAnsi="Times New Roman" w:cs="Times New Roman"/>
          <w:color w:val="0A0A0A"/>
          <w:shd w:val="clear" w:color="auto" w:fill="FFFFFF"/>
        </w:rPr>
        <w:t xml:space="preserve"> and transportation. </w:t>
      </w:r>
      <w:r>
        <w:rPr>
          <w:rFonts w:ascii="Times New Roman" w:hAnsi="Times New Roman" w:cs="Times New Roman"/>
          <w:color w:val="0A0A0A"/>
          <w:shd w:val="clear" w:color="auto" w:fill="FFFFFF"/>
        </w:rPr>
        <w:t>In this regard, electric u</w:t>
      </w:r>
      <w:r w:rsidRPr="002A356A">
        <w:rPr>
          <w:rFonts w:ascii="Times New Roman" w:hAnsi="Times New Roman" w:cs="Times New Roman"/>
          <w:color w:val="0A0A0A"/>
          <w:shd w:val="clear" w:color="auto" w:fill="FFFFFF"/>
        </w:rPr>
        <w:t>tilities can leverage surplus renewable energy to produce hydrogen, facilitate clean energy integration, and use hydrogen as a medium for long</w:t>
      </w:r>
      <w:r>
        <w:rPr>
          <w:rFonts w:ascii="Times New Roman" w:hAnsi="Times New Roman" w:cs="Times New Roman"/>
          <w:color w:val="0A0A0A"/>
          <w:shd w:val="clear" w:color="auto" w:fill="FFFFFF"/>
        </w:rPr>
        <w:t>-</w:t>
      </w:r>
      <w:r w:rsidRPr="002A356A">
        <w:rPr>
          <w:rFonts w:ascii="Times New Roman" w:hAnsi="Times New Roman" w:cs="Times New Roman"/>
          <w:color w:val="0A0A0A"/>
          <w:shd w:val="clear" w:color="auto" w:fill="FFFFFF"/>
        </w:rPr>
        <w:t>duration energy storage. Some utilities are also exploring the deployment of hydrogen fueling stations for the transportation sector.</w:t>
      </w:r>
    </w:p>
    <w:p w14:paraId="1510DEE7" w14:textId="77777777" w:rsidR="002A446E" w:rsidRPr="002A356A" w:rsidRDefault="002A446E" w:rsidP="002A446E">
      <w:pPr>
        <w:spacing w:after="0" w:line="360" w:lineRule="auto"/>
        <w:rPr>
          <w:rFonts w:ascii="Times New Roman" w:hAnsi="Times New Roman" w:cs="Times New Roman"/>
          <w:color w:val="0A0A0A"/>
          <w:shd w:val="clear" w:color="auto" w:fill="FFFFFF"/>
        </w:rPr>
      </w:pPr>
    </w:p>
    <w:p w14:paraId="434410A5" w14:textId="0A695429" w:rsidR="002A446E" w:rsidRDefault="002A446E" w:rsidP="002A446E">
      <w:pPr>
        <w:spacing w:after="0" w:line="360" w:lineRule="auto"/>
        <w:rPr>
          <w:rFonts w:ascii="Times New Roman" w:hAnsi="Times New Roman" w:cs="Times New Roman"/>
          <w:color w:val="0A0A0A"/>
          <w:shd w:val="clear" w:color="auto" w:fill="FFFFFF"/>
        </w:rPr>
      </w:pPr>
      <w:r w:rsidRPr="002A356A">
        <w:rPr>
          <w:rFonts w:ascii="Times New Roman" w:hAnsi="Times New Roman" w:cs="Times New Roman"/>
          <w:color w:val="0A0A0A"/>
          <w:shd w:val="clear" w:color="auto" w:fill="FFFFFF"/>
        </w:rPr>
        <w:t xml:space="preserve">A growing number of utilities, including public power utilities, are </w:t>
      </w:r>
      <w:proofErr w:type="gramStart"/>
      <w:r w:rsidRPr="002A356A">
        <w:rPr>
          <w:rFonts w:ascii="Times New Roman" w:hAnsi="Times New Roman" w:cs="Times New Roman"/>
          <w:color w:val="0A0A0A"/>
          <w:shd w:val="clear" w:color="auto" w:fill="FFFFFF"/>
        </w:rPr>
        <w:t>exploring</w:t>
      </w:r>
      <w:proofErr w:type="gramEnd"/>
      <w:r w:rsidRPr="002A356A">
        <w:rPr>
          <w:rFonts w:ascii="Times New Roman" w:hAnsi="Times New Roman" w:cs="Times New Roman"/>
          <w:color w:val="0A0A0A"/>
          <w:shd w:val="clear" w:color="auto" w:fill="FFFFFF"/>
        </w:rPr>
        <w:t xml:space="preserve"> and investing in hydrogen projects. Yet, hydrogen remains an expensive alternative as there are currently limited options for </w:t>
      </w:r>
      <w:r w:rsidR="00A461B5">
        <w:rPr>
          <w:rFonts w:ascii="Times New Roman" w:hAnsi="Times New Roman" w:cs="Times New Roman"/>
          <w:color w:val="0A0A0A"/>
          <w:shd w:val="clear" w:color="auto" w:fill="FFFFFF"/>
        </w:rPr>
        <w:t xml:space="preserve">producing, </w:t>
      </w:r>
      <w:r w:rsidR="007E5E76">
        <w:rPr>
          <w:rFonts w:ascii="Times New Roman" w:hAnsi="Times New Roman" w:cs="Times New Roman"/>
          <w:color w:val="0A0A0A"/>
          <w:shd w:val="clear" w:color="auto" w:fill="FFFFFF"/>
        </w:rPr>
        <w:t xml:space="preserve">acquiring, </w:t>
      </w:r>
      <w:r w:rsidRPr="002A356A">
        <w:rPr>
          <w:rFonts w:ascii="Times New Roman" w:hAnsi="Times New Roman" w:cs="Times New Roman"/>
          <w:color w:val="0A0A0A"/>
          <w:shd w:val="clear" w:color="auto" w:fill="FFFFFF"/>
        </w:rPr>
        <w:t>storing</w:t>
      </w:r>
      <w:r w:rsidR="00A461B5">
        <w:rPr>
          <w:rFonts w:ascii="Times New Roman" w:hAnsi="Times New Roman" w:cs="Times New Roman"/>
          <w:color w:val="0A0A0A"/>
          <w:shd w:val="clear" w:color="auto" w:fill="FFFFFF"/>
        </w:rPr>
        <w:t>,</w:t>
      </w:r>
      <w:r w:rsidRPr="002A356A">
        <w:rPr>
          <w:rFonts w:ascii="Times New Roman" w:hAnsi="Times New Roman" w:cs="Times New Roman"/>
          <w:color w:val="0A0A0A"/>
          <w:shd w:val="clear" w:color="auto" w:fill="FFFFFF"/>
        </w:rPr>
        <w:t xml:space="preserve"> and transporting hydrogen fuel. Hydrogen production and storage must reach sizeable </w:t>
      </w:r>
      <w:r w:rsidR="005C0926">
        <w:rPr>
          <w:rFonts w:ascii="Times New Roman" w:hAnsi="Times New Roman" w:cs="Times New Roman"/>
          <w:color w:val="0A0A0A"/>
          <w:shd w:val="clear" w:color="auto" w:fill="FFFFFF"/>
        </w:rPr>
        <w:t>commercial</w:t>
      </w:r>
      <w:r w:rsidR="009060D0">
        <w:rPr>
          <w:rFonts w:ascii="Times New Roman" w:hAnsi="Times New Roman" w:cs="Times New Roman"/>
          <w:color w:val="0A0A0A"/>
          <w:shd w:val="clear" w:color="auto" w:fill="FFFFFF"/>
        </w:rPr>
        <w:t xml:space="preserve"> </w:t>
      </w:r>
      <w:r w:rsidRPr="002A356A">
        <w:rPr>
          <w:rFonts w:ascii="Times New Roman" w:hAnsi="Times New Roman" w:cs="Times New Roman"/>
          <w:color w:val="0A0A0A"/>
          <w:shd w:val="clear" w:color="auto" w:fill="FFFFFF"/>
        </w:rPr>
        <w:t xml:space="preserve">scale to provide operational confidence and drive down project cost. Just as solar and wind technologies benefited from various federal incentive programs, </w:t>
      </w:r>
      <w:r w:rsidR="00EC243A">
        <w:rPr>
          <w:rFonts w:ascii="Times New Roman" w:hAnsi="Times New Roman" w:cs="Times New Roman"/>
          <w:color w:val="0A0A0A"/>
          <w:shd w:val="clear" w:color="auto" w:fill="FFFFFF"/>
        </w:rPr>
        <w:t xml:space="preserve">meeting state, regional, and federal </w:t>
      </w:r>
      <w:r w:rsidR="00CA5266">
        <w:rPr>
          <w:rFonts w:ascii="Times New Roman" w:hAnsi="Times New Roman" w:cs="Times New Roman"/>
          <w:color w:val="0A0A0A"/>
          <w:shd w:val="clear" w:color="auto" w:fill="FFFFFF"/>
        </w:rPr>
        <w:t xml:space="preserve">clean energy goals would benefit greatly from </w:t>
      </w:r>
      <w:r w:rsidRPr="002A356A">
        <w:rPr>
          <w:rFonts w:ascii="Times New Roman" w:hAnsi="Times New Roman" w:cs="Times New Roman"/>
          <w:color w:val="0A0A0A"/>
          <w:shd w:val="clear" w:color="auto" w:fill="FFFFFF"/>
        </w:rPr>
        <w:t xml:space="preserve">an aggressive federal investment in hydrogen for </w:t>
      </w:r>
      <w:r w:rsidR="00EC243A">
        <w:rPr>
          <w:rFonts w:ascii="Times New Roman" w:hAnsi="Times New Roman" w:cs="Times New Roman"/>
          <w:color w:val="0A0A0A"/>
          <w:shd w:val="clear" w:color="auto" w:fill="FFFFFF"/>
        </w:rPr>
        <w:t>power generation</w:t>
      </w:r>
      <w:r w:rsidRPr="002A356A">
        <w:rPr>
          <w:rFonts w:ascii="Times New Roman" w:hAnsi="Times New Roman" w:cs="Times New Roman"/>
          <w:color w:val="0A0A0A"/>
          <w:shd w:val="clear" w:color="auto" w:fill="FFFFFF"/>
        </w:rPr>
        <w:t>, transportation, and industrial purposes.</w:t>
      </w:r>
    </w:p>
    <w:p w14:paraId="253F63C8" w14:textId="77777777" w:rsidR="002A446E" w:rsidRPr="002A356A" w:rsidRDefault="002A446E" w:rsidP="002A446E">
      <w:pPr>
        <w:spacing w:after="0" w:line="360" w:lineRule="auto"/>
        <w:rPr>
          <w:rFonts w:ascii="Times New Roman" w:hAnsi="Times New Roman" w:cs="Times New Roman"/>
          <w:color w:val="0A0A0A"/>
          <w:shd w:val="clear" w:color="auto" w:fill="FFFFFF"/>
        </w:rPr>
      </w:pPr>
    </w:p>
    <w:p w14:paraId="0BE3C155" w14:textId="3FE5ECCD" w:rsidR="002A446E" w:rsidRDefault="00AA4D2D" w:rsidP="002A446E">
      <w:pPr>
        <w:spacing w:after="0" w:line="360" w:lineRule="auto"/>
        <w:rPr>
          <w:rFonts w:ascii="Times New Roman" w:hAnsi="Times New Roman" w:cs="Times New Roman"/>
          <w:color w:val="0A0A0A"/>
          <w:shd w:val="clear" w:color="auto" w:fill="FFFFFF"/>
        </w:rPr>
      </w:pPr>
      <w:del w:id="3" w:author="Elizabeth K. Whitney" w:date="2023-01-13T11:16:00Z">
        <w:r w:rsidDel="00E719E2">
          <w:rPr>
            <w:rFonts w:ascii="Times New Roman" w:hAnsi="Times New Roman" w:cs="Times New Roman"/>
            <w:color w:val="0A0A0A"/>
            <w:shd w:val="clear" w:color="auto" w:fill="FFFFFF"/>
          </w:rPr>
          <w:delText>Last year</w:delText>
        </w:r>
        <w:r w:rsidR="002A446E" w:rsidRPr="002A356A" w:rsidDel="00E719E2">
          <w:rPr>
            <w:rFonts w:ascii="Times New Roman" w:hAnsi="Times New Roman" w:cs="Times New Roman"/>
            <w:color w:val="0A0A0A"/>
            <w:shd w:val="clear" w:color="auto" w:fill="FFFFFF"/>
          </w:rPr>
          <w:delText xml:space="preserve">, </w:delText>
        </w:r>
        <w:r w:rsidR="002A446E" w:rsidDel="00E719E2">
          <w:rPr>
            <w:rFonts w:ascii="Times New Roman" w:hAnsi="Times New Roman" w:cs="Times New Roman"/>
            <w:color w:val="0A0A0A"/>
            <w:shd w:val="clear" w:color="auto" w:fill="FFFFFF"/>
          </w:rPr>
          <w:delText>Congress approved</w:delText>
        </w:r>
        <w:r w:rsidR="00B22344" w:rsidDel="00E719E2">
          <w:rPr>
            <w:rFonts w:ascii="Times New Roman" w:hAnsi="Times New Roman" w:cs="Times New Roman"/>
            <w:color w:val="0A0A0A"/>
            <w:shd w:val="clear" w:color="auto" w:fill="FFFFFF"/>
          </w:rPr>
          <w:delText>,</w:delText>
        </w:r>
        <w:r w:rsidR="002A446E" w:rsidDel="00E719E2">
          <w:rPr>
            <w:rFonts w:ascii="Times New Roman" w:hAnsi="Times New Roman" w:cs="Times New Roman"/>
            <w:color w:val="0A0A0A"/>
            <w:shd w:val="clear" w:color="auto" w:fill="FFFFFF"/>
          </w:rPr>
          <w:delText xml:space="preserve"> </w:delText>
        </w:r>
        <w:r w:rsidDel="00E719E2">
          <w:rPr>
            <w:rFonts w:ascii="Times New Roman" w:hAnsi="Times New Roman" w:cs="Times New Roman"/>
            <w:color w:val="0A0A0A"/>
            <w:shd w:val="clear" w:color="auto" w:fill="FFFFFF"/>
          </w:rPr>
          <w:delText>and President Biden signed, t</w:delText>
        </w:r>
      </w:del>
      <w:ins w:id="4" w:author="Elizabeth K. Whitney" w:date="2023-01-13T11:16:00Z">
        <w:r w:rsidR="00E719E2">
          <w:rPr>
            <w:rFonts w:ascii="Times New Roman" w:hAnsi="Times New Roman" w:cs="Times New Roman"/>
            <w:color w:val="0A0A0A"/>
            <w:shd w:val="clear" w:color="auto" w:fill="FFFFFF"/>
          </w:rPr>
          <w:t>T</w:t>
        </w:r>
      </w:ins>
      <w:r>
        <w:rPr>
          <w:rFonts w:ascii="Times New Roman" w:hAnsi="Times New Roman" w:cs="Times New Roman"/>
          <w:color w:val="0A0A0A"/>
          <w:shd w:val="clear" w:color="auto" w:fill="FFFFFF"/>
        </w:rPr>
        <w:t xml:space="preserve">he $1.2 trillion </w:t>
      </w:r>
      <w:r w:rsidRPr="00AA4D2D">
        <w:rPr>
          <w:rFonts w:ascii="Times New Roman" w:hAnsi="Times New Roman" w:cs="Times New Roman"/>
          <w:color w:val="0A0A0A"/>
          <w:shd w:val="clear" w:color="auto" w:fill="FFFFFF"/>
        </w:rPr>
        <w:t>Infrastructure Investment and Jobs Act</w:t>
      </w:r>
      <w:r>
        <w:rPr>
          <w:rFonts w:ascii="Times New Roman" w:hAnsi="Times New Roman" w:cs="Times New Roman"/>
          <w:color w:val="0A0A0A"/>
          <w:shd w:val="clear" w:color="auto" w:fill="FFFFFF"/>
        </w:rPr>
        <w:t xml:space="preserve"> (IIJA)</w:t>
      </w:r>
      <w:ins w:id="5" w:author="Elizabeth K. Whitney" w:date="2023-01-13T11:16:00Z">
        <w:r w:rsidR="00E719E2">
          <w:rPr>
            <w:rFonts w:ascii="Times New Roman" w:hAnsi="Times New Roman" w:cs="Times New Roman"/>
            <w:color w:val="0A0A0A"/>
            <w:shd w:val="clear" w:color="auto" w:fill="FFFFFF"/>
          </w:rPr>
          <w:t xml:space="preserve"> signed in 2021 dedicated </w:t>
        </w:r>
      </w:ins>
      <w:del w:id="6" w:author="Elizabeth K. Whitney" w:date="2023-01-13T11:16:00Z">
        <w:r w:rsidDel="00E719E2">
          <w:rPr>
            <w:rFonts w:ascii="Times New Roman" w:hAnsi="Times New Roman" w:cs="Times New Roman"/>
            <w:color w:val="0A0A0A"/>
            <w:shd w:val="clear" w:color="auto" w:fill="FFFFFF"/>
          </w:rPr>
          <w:delText>. A</w:delText>
        </w:r>
      </w:del>
      <w:ins w:id="7" w:author="Elizabeth K. Whitney" w:date="2023-01-13T11:16:00Z">
        <w:r w:rsidR="00E719E2">
          <w:rPr>
            <w:rFonts w:ascii="Times New Roman" w:hAnsi="Times New Roman" w:cs="Times New Roman"/>
            <w:color w:val="0A0A0A"/>
            <w:shd w:val="clear" w:color="auto" w:fill="FFFFFF"/>
          </w:rPr>
          <w:t>a</w:t>
        </w:r>
      </w:ins>
      <w:r>
        <w:rPr>
          <w:rFonts w:ascii="Times New Roman" w:hAnsi="Times New Roman" w:cs="Times New Roman"/>
          <w:color w:val="0A0A0A"/>
          <w:shd w:val="clear" w:color="auto" w:fill="FFFFFF"/>
        </w:rPr>
        <w:t xml:space="preserve">pproximately $8 billion </w:t>
      </w:r>
      <w:del w:id="8" w:author="Elizabeth K. Whitney" w:date="2023-01-13T11:16:00Z">
        <w:r w:rsidDel="00E719E2">
          <w:rPr>
            <w:rFonts w:ascii="Times New Roman" w:hAnsi="Times New Roman" w:cs="Times New Roman"/>
            <w:color w:val="0A0A0A"/>
            <w:shd w:val="clear" w:color="auto" w:fill="FFFFFF"/>
          </w:rPr>
          <w:delText xml:space="preserve">of that funding has been dedicated </w:delText>
        </w:r>
      </w:del>
      <w:r>
        <w:rPr>
          <w:rFonts w:ascii="Times New Roman" w:hAnsi="Times New Roman" w:cs="Times New Roman"/>
          <w:color w:val="0A0A0A"/>
          <w:shd w:val="clear" w:color="auto" w:fill="FFFFFF"/>
        </w:rPr>
        <w:t xml:space="preserve">to </w:t>
      </w:r>
      <w:r w:rsidR="002A446E" w:rsidRPr="002A356A">
        <w:rPr>
          <w:rFonts w:ascii="Times New Roman" w:hAnsi="Times New Roman" w:cs="Times New Roman"/>
          <w:color w:val="0A0A0A"/>
          <w:shd w:val="clear" w:color="auto" w:fill="FFFFFF"/>
        </w:rPr>
        <w:t>the U.S. Department of Energy</w:t>
      </w:r>
      <w:r w:rsidR="00474486">
        <w:rPr>
          <w:rFonts w:ascii="Times New Roman" w:hAnsi="Times New Roman" w:cs="Times New Roman"/>
          <w:color w:val="0A0A0A"/>
          <w:shd w:val="clear" w:color="auto" w:fill="FFFFFF"/>
        </w:rPr>
        <w:t xml:space="preserve"> (DOE)</w:t>
      </w:r>
      <w:r w:rsidR="002A446E" w:rsidRPr="002A356A">
        <w:rPr>
          <w:rFonts w:ascii="Times New Roman" w:hAnsi="Times New Roman" w:cs="Times New Roman"/>
          <w:color w:val="0A0A0A"/>
          <w:shd w:val="clear" w:color="auto" w:fill="FFFFFF"/>
        </w:rPr>
        <w:t xml:space="preserve"> </w:t>
      </w:r>
      <w:r>
        <w:rPr>
          <w:rFonts w:ascii="Times New Roman" w:hAnsi="Times New Roman" w:cs="Times New Roman"/>
          <w:color w:val="0A0A0A"/>
          <w:shd w:val="clear" w:color="auto" w:fill="FFFFFF"/>
        </w:rPr>
        <w:t>to</w:t>
      </w:r>
      <w:r w:rsidRPr="00AA4D2D">
        <w:rPr>
          <w:rFonts w:ascii="Times New Roman" w:hAnsi="Times New Roman" w:cs="Times New Roman"/>
          <w:color w:val="0A0A0A"/>
          <w:shd w:val="clear" w:color="auto" w:fill="FFFFFF"/>
        </w:rPr>
        <w:t xml:space="preserve"> establish clean hydrogen programs</w:t>
      </w:r>
      <w:r w:rsidR="005C0926">
        <w:rPr>
          <w:rFonts w:ascii="Times New Roman" w:hAnsi="Times New Roman" w:cs="Times New Roman"/>
          <w:color w:val="0A0A0A"/>
          <w:shd w:val="clear" w:color="auto" w:fill="FFFFFF"/>
        </w:rPr>
        <w:t>,</w:t>
      </w:r>
      <w:r w:rsidRPr="00AA4D2D">
        <w:rPr>
          <w:rFonts w:ascii="Times New Roman" w:hAnsi="Times New Roman" w:cs="Times New Roman"/>
          <w:color w:val="0A0A0A"/>
          <w:shd w:val="clear" w:color="auto" w:fill="FFFFFF"/>
        </w:rPr>
        <w:t xml:space="preserve"> including a demonstration program to decrease the cost of clean hydrogen production from </w:t>
      </w:r>
      <w:proofErr w:type="spellStart"/>
      <w:r w:rsidRPr="00AA4D2D">
        <w:rPr>
          <w:rFonts w:ascii="Times New Roman" w:hAnsi="Times New Roman" w:cs="Times New Roman"/>
          <w:color w:val="0A0A0A"/>
          <w:shd w:val="clear" w:color="auto" w:fill="FFFFFF"/>
        </w:rPr>
        <w:t>electrolyzers</w:t>
      </w:r>
      <w:proofErr w:type="spellEnd"/>
      <w:r w:rsidRPr="00AA4D2D">
        <w:rPr>
          <w:rFonts w:ascii="Times New Roman" w:hAnsi="Times New Roman" w:cs="Times New Roman"/>
          <w:color w:val="0A0A0A"/>
          <w:shd w:val="clear" w:color="auto" w:fill="FFFFFF"/>
        </w:rPr>
        <w:t xml:space="preserve"> and at least four regional clean hydrogen hubs to demonstrate the production, delivery, and storage of clean hydrogen energy.</w:t>
      </w:r>
      <w:r>
        <w:rPr>
          <w:rFonts w:ascii="Times New Roman" w:hAnsi="Times New Roman" w:cs="Times New Roman"/>
          <w:color w:val="0A0A0A"/>
          <w:shd w:val="clear" w:color="auto" w:fill="FFFFFF"/>
        </w:rPr>
        <w:t xml:space="preserve"> This bill, along with </w:t>
      </w:r>
      <w:del w:id="9" w:author="Elizabeth K. Whitney" w:date="2023-01-13T11:17:00Z">
        <w:r w:rsidDel="00E719E2">
          <w:rPr>
            <w:rFonts w:ascii="Times New Roman" w:hAnsi="Times New Roman" w:cs="Times New Roman"/>
            <w:color w:val="0A0A0A"/>
            <w:shd w:val="clear" w:color="auto" w:fill="FFFFFF"/>
          </w:rPr>
          <w:delText xml:space="preserve">the recently </w:delText>
        </w:r>
        <w:r w:rsidR="002A446E" w:rsidRPr="002A356A" w:rsidDel="00E719E2">
          <w:rPr>
            <w:rFonts w:ascii="Times New Roman" w:hAnsi="Times New Roman" w:cs="Times New Roman"/>
            <w:color w:val="0A0A0A"/>
            <w:shd w:val="clear" w:color="auto" w:fill="FFFFFF"/>
          </w:rPr>
          <w:delText xml:space="preserve">released </w:delText>
        </w:r>
      </w:del>
      <w:r>
        <w:rPr>
          <w:rFonts w:ascii="Times New Roman" w:hAnsi="Times New Roman" w:cs="Times New Roman"/>
          <w:color w:val="0A0A0A"/>
          <w:shd w:val="clear" w:color="auto" w:fill="FFFFFF"/>
        </w:rPr>
        <w:t>DOE</w:t>
      </w:r>
      <w:ins w:id="10" w:author="Elizabeth K. Whitney" w:date="2023-01-13T11:17:00Z">
        <w:r w:rsidR="00E719E2">
          <w:rPr>
            <w:rFonts w:ascii="Times New Roman" w:hAnsi="Times New Roman" w:cs="Times New Roman"/>
            <w:color w:val="0A0A0A"/>
            <w:shd w:val="clear" w:color="auto" w:fill="FFFFFF"/>
          </w:rPr>
          <w:t>’s</w:t>
        </w:r>
      </w:ins>
      <w:r w:rsidR="002A446E" w:rsidRPr="002A356A">
        <w:rPr>
          <w:rFonts w:ascii="Times New Roman" w:hAnsi="Times New Roman" w:cs="Times New Roman"/>
          <w:color w:val="0A0A0A"/>
          <w:shd w:val="clear" w:color="auto" w:fill="FFFFFF"/>
        </w:rPr>
        <w:t> </w:t>
      </w:r>
      <w:hyperlink r:id="rId7" w:tooltip="Read more about Hydrogen Program Plan" w:history="1">
        <w:r w:rsidR="002A446E" w:rsidRPr="002A356A">
          <w:rPr>
            <w:rFonts w:ascii="Times New Roman" w:hAnsi="Times New Roman" w:cs="Times New Roman"/>
            <w:color w:val="0A0A0A"/>
            <w:shd w:val="clear" w:color="auto" w:fill="FFFFFF"/>
          </w:rPr>
          <w:t>Hydrogen Program Plan</w:t>
        </w:r>
      </w:hyperlink>
      <w:r>
        <w:rPr>
          <w:rFonts w:ascii="Times New Roman" w:hAnsi="Times New Roman" w:cs="Times New Roman"/>
          <w:color w:val="0A0A0A"/>
          <w:shd w:val="clear" w:color="auto" w:fill="FFFFFF"/>
        </w:rPr>
        <w:t>,</w:t>
      </w:r>
      <w:r w:rsidR="002A446E" w:rsidRPr="002A356A">
        <w:rPr>
          <w:rFonts w:ascii="Times New Roman" w:hAnsi="Times New Roman" w:cs="Times New Roman"/>
          <w:color w:val="0A0A0A"/>
          <w:shd w:val="clear" w:color="auto" w:fill="FFFFFF"/>
        </w:rPr>
        <w:t xml:space="preserve"> provide</w:t>
      </w:r>
      <w:r>
        <w:rPr>
          <w:rFonts w:ascii="Times New Roman" w:hAnsi="Times New Roman" w:cs="Times New Roman"/>
          <w:color w:val="0A0A0A"/>
          <w:shd w:val="clear" w:color="auto" w:fill="FFFFFF"/>
        </w:rPr>
        <w:t>s</w:t>
      </w:r>
      <w:r w:rsidR="002A446E" w:rsidRPr="002A356A">
        <w:rPr>
          <w:rFonts w:ascii="Times New Roman" w:hAnsi="Times New Roman" w:cs="Times New Roman"/>
          <w:color w:val="0A0A0A"/>
          <w:shd w:val="clear" w:color="auto" w:fill="FFFFFF"/>
        </w:rPr>
        <w:t xml:space="preserve"> a strategic framework for the Department’s hydrogen research, development, and demonstration (RD&amp;D) activities. </w:t>
      </w:r>
      <w:r w:rsidR="0020466E">
        <w:rPr>
          <w:rFonts w:ascii="Times New Roman" w:hAnsi="Times New Roman" w:cs="Times New Roman"/>
          <w:color w:val="0A0A0A"/>
          <w:shd w:val="clear" w:color="auto" w:fill="FFFFFF"/>
        </w:rPr>
        <w:t xml:space="preserve">As DOE </w:t>
      </w:r>
      <w:del w:id="11" w:author="Elizabeth K. Whitney" w:date="2023-01-13T11:17:00Z">
        <w:r w:rsidR="0020466E" w:rsidDel="00E719E2">
          <w:rPr>
            <w:rFonts w:ascii="Times New Roman" w:hAnsi="Times New Roman" w:cs="Times New Roman"/>
            <w:color w:val="0A0A0A"/>
            <w:shd w:val="clear" w:color="auto" w:fill="FFFFFF"/>
          </w:rPr>
          <w:delText xml:space="preserve">begins to </w:delText>
        </w:r>
      </w:del>
      <w:r w:rsidR="0020466E">
        <w:rPr>
          <w:rFonts w:ascii="Times New Roman" w:hAnsi="Times New Roman" w:cs="Times New Roman"/>
          <w:color w:val="0A0A0A"/>
          <w:shd w:val="clear" w:color="auto" w:fill="FFFFFF"/>
        </w:rPr>
        <w:t>implement</w:t>
      </w:r>
      <w:ins w:id="12" w:author="Elizabeth K. Whitney" w:date="2023-01-13T11:17:00Z">
        <w:r w:rsidR="00E719E2">
          <w:rPr>
            <w:rFonts w:ascii="Times New Roman" w:hAnsi="Times New Roman" w:cs="Times New Roman"/>
            <w:color w:val="0A0A0A"/>
            <w:shd w:val="clear" w:color="auto" w:fill="FFFFFF"/>
          </w:rPr>
          <w:t>s</w:t>
        </w:r>
      </w:ins>
      <w:r w:rsidR="0020466E">
        <w:rPr>
          <w:rFonts w:ascii="Times New Roman" w:hAnsi="Times New Roman" w:cs="Times New Roman"/>
          <w:color w:val="0A0A0A"/>
          <w:shd w:val="clear" w:color="auto" w:fill="FFFFFF"/>
        </w:rPr>
        <w:t xml:space="preserve"> programs promoting hydrogen development,</w:t>
      </w:r>
      <w:r w:rsidR="002A446E" w:rsidRPr="002A356A">
        <w:rPr>
          <w:rFonts w:ascii="Times New Roman" w:hAnsi="Times New Roman" w:cs="Times New Roman"/>
          <w:color w:val="0A0A0A"/>
          <w:shd w:val="clear" w:color="auto" w:fill="FFFFFF"/>
        </w:rPr>
        <w:t xml:space="preserve"> </w:t>
      </w:r>
      <w:r w:rsidR="0020466E">
        <w:rPr>
          <w:rFonts w:ascii="Times New Roman" w:hAnsi="Times New Roman" w:cs="Times New Roman"/>
          <w:color w:val="0A0A0A"/>
          <w:shd w:val="clear" w:color="auto" w:fill="FFFFFF"/>
        </w:rPr>
        <w:t xml:space="preserve">it should not only provide equal consideration for all utilities and non-utility developers, but </w:t>
      </w:r>
      <w:r w:rsidR="002A446E" w:rsidRPr="002A356A">
        <w:rPr>
          <w:rFonts w:ascii="Times New Roman" w:hAnsi="Times New Roman" w:cs="Times New Roman"/>
          <w:color w:val="0A0A0A"/>
          <w:shd w:val="clear" w:color="auto" w:fill="FFFFFF"/>
        </w:rPr>
        <w:t xml:space="preserve">also provide for the integration of </w:t>
      </w:r>
      <w:r w:rsidR="002A446E" w:rsidRPr="002A356A">
        <w:rPr>
          <w:rFonts w:ascii="Times New Roman" w:hAnsi="Times New Roman" w:cs="Times New Roman"/>
          <w:color w:val="0A0A0A"/>
          <w:shd w:val="clear" w:color="auto" w:fill="FFFFFF"/>
        </w:rPr>
        <w:lastRenderedPageBreak/>
        <w:t>electric generation and transportation uses of hydrogen, hydrogen storage for non-automotive applications, and federal incentives</w:t>
      </w:r>
      <w:ins w:id="13" w:author="Scott Corwin" w:date="2023-01-18T19:35:00Z">
        <w:r w:rsidR="00B31559">
          <w:rPr>
            <w:rFonts w:ascii="Times New Roman" w:hAnsi="Times New Roman" w:cs="Times New Roman"/>
            <w:color w:val="0A0A0A"/>
            <w:shd w:val="clear" w:color="auto" w:fill="FFFFFF"/>
          </w:rPr>
          <w:t xml:space="preserve"> </w:t>
        </w:r>
      </w:ins>
      <w:del w:id="14" w:author="Scott Corwin" w:date="2023-01-18T19:35:00Z">
        <w:r w:rsidR="002A446E" w:rsidRPr="002A356A" w:rsidDel="00B31559">
          <w:rPr>
            <w:rFonts w:ascii="Times New Roman" w:hAnsi="Times New Roman" w:cs="Times New Roman"/>
            <w:color w:val="0A0A0A"/>
            <w:shd w:val="clear" w:color="auto" w:fill="FFFFFF"/>
          </w:rPr>
          <w:delText>—</w:delText>
        </w:r>
      </w:del>
      <w:r w:rsidR="002A446E" w:rsidRPr="002A356A">
        <w:rPr>
          <w:rFonts w:ascii="Times New Roman" w:hAnsi="Times New Roman" w:cs="Times New Roman"/>
          <w:color w:val="0A0A0A"/>
          <w:shd w:val="clear" w:color="auto" w:fill="FFFFFF"/>
        </w:rPr>
        <w:t>to help drive down the cost of deployment.</w:t>
      </w:r>
    </w:p>
    <w:p w14:paraId="1AC39A3E" w14:textId="44C64BB3" w:rsidR="00DE1BAB" w:rsidRDefault="00DE1BAB" w:rsidP="002A446E">
      <w:pPr>
        <w:spacing w:after="0" w:line="360" w:lineRule="auto"/>
        <w:rPr>
          <w:rFonts w:ascii="Times New Roman" w:hAnsi="Times New Roman" w:cs="Times New Roman"/>
          <w:color w:val="0A0A0A"/>
          <w:shd w:val="clear" w:color="auto" w:fill="FFFFFF"/>
        </w:rPr>
      </w:pPr>
    </w:p>
    <w:p w14:paraId="7D7C6671" w14:textId="5DB8E637" w:rsidR="00DE1BAB" w:rsidRDefault="00DE1BAB" w:rsidP="00DE1BAB">
      <w:pPr>
        <w:spacing w:after="0" w:line="360" w:lineRule="auto"/>
        <w:rPr>
          <w:rFonts w:ascii="Times New Roman" w:hAnsi="Times New Roman" w:cs="Times New Roman"/>
          <w:color w:val="0A0A0A"/>
          <w:shd w:val="clear" w:color="auto" w:fill="FFFFFF"/>
        </w:rPr>
      </w:pPr>
      <w:r>
        <w:rPr>
          <w:rFonts w:ascii="Times New Roman" w:hAnsi="Times New Roman" w:cs="Times New Roman"/>
          <w:color w:val="0A0A0A"/>
          <w:shd w:val="clear" w:color="auto" w:fill="FFFFFF"/>
        </w:rPr>
        <w:t>T</w:t>
      </w:r>
      <w:r w:rsidRPr="002A356A">
        <w:rPr>
          <w:rFonts w:ascii="Times New Roman" w:hAnsi="Times New Roman" w:cs="Times New Roman"/>
          <w:color w:val="0A0A0A"/>
          <w:shd w:val="clear" w:color="auto" w:fill="FFFFFF"/>
        </w:rPr>
        <w:t>he hybrid use of renewable hydrogen and natural gas would help reduce greenhouse gas emissions and allow for the widespread adoption of and assessment of hydrogen use in electric generation.</w:t>
      </w:r>
    </w:p>
    <w:p w14:paraId="0652F982" w14:textId="77777777" w:rsidR="00DE1BAB" w:rsidRDefault="00DE1BAB" w:rsidP="002A446E">
      <w:pPr>
        <w:spacing w:after="0" w:line="360" w:lineRule="auto"/>
        <w:rPr>
          <w:rFonts w:ascii="Times New Roman" w:hAnsi="Times New Roman" w:cs="Times New Roman"/>
          <w:color w:val="0A0A0A"/>
          <w:shd w:val="clear" w:color="auto" w:fill="FFFFFF"/>
        </w:rPr>
      </w:pPr>
    </w:p>
    <w:p w14:paraId="033044E0" w14:textId="77777777" w:rsidR="00DE1BAB" w:rsidRPr="00022B93" w:rsidRDefault="00DE1BAB" w:rsidP="00DE1BAB">
      <w:pPr>
        <w:spacing w:after="0" w:line="360" w:lineRule="auto"/>
        <w:rPr>
          <w:rFonts w:ascii="Times New Roman" w:hAnsi="Times New Roman" w:cs="Times New Roman"/>
        </w:rPr>
      </w:pPr>
      <w:r>
        <w:rPr>
          <w:rFonts w:ascii="Times New Roman" w:hAnsi="Times New Roman" w:cs="Times New Roman"/>
        </w:rPr>
        <w:t xml:space="preserve">NWPPA’s Position </w:t>
      </w:r>
    </w:p>
    <w:p w14:paraId="5B1D3926" w14:textId="574DFE3D" w:rsidR="00162D64" w:rsidRPr="00DF3ADC" w:rsidRDefault="00DE1BAB" w:rsidP="00DF3ADC">
      <w:pPr>
        <w:pStyle w:val="ListParagraph"/>
        <w:numPr>
          <w:ilvl w:val="0"/>
          <w:numId w:val="2"/>
        </w:numPr>
        <w:autoSpaceDE w:val="0"/>
        <w:autoSpaceDN w:val="0"/>
        <w:adjustRightInd w:val="0"/>
        <w:spacing w:after="0" w:line="360" w:lineRule="auto"/>
        <w:rPr>
          <w:rFonts w:ascii="Times New Roman" w:hAnsi="Times New Roman" w:cs="Times New Roman"/>
        </w:rPr>
      </w:pPr>
      <w:r w:rsidRPr="00162D64">
        <w:rPr>
          <w:rFonts w:ascii="Times New Roman" w:hAnsi="Times New Roman" w:cs="Times New Roman"/>
        </w:rPr>
        <w:t xml:space="preserve">NWPPA </w:t>
      </w:r>
      <w:r w:rsidR="005C0926" w:rsidRPr="00162D64">
        <w:rPr>
          <w:rFonts w:ascii="Times New Roman" w:hAnsi="Times New Roman" w:cs="Times New Roman"/>
          <w:color w:val="0A0A0A"/>
          <w:shd w:val="clear" w:color="auto" w:fill="FFFFFF"/>
        </w:rPr>
        <w:t xml:space="preserve">supports </w:t>
      </w:r>
      <w:r w:rsidR="002A446E" w:rsidRPr="00162D64">
        <w:rPr>
          <w:rFonts w:ascii="Times New Roman" w:hAnsi="Times New Roman" w:cs="Times New Roman"/>
          <w:color w:val="0A0A0A"/>
          <w:shd w:val="clear" w:color="auto" w:fill="FFFFFF"/>
        </w:rPr>
        <w:t>federal policies to increase the research, development, and deployment of hydrogen technology for the electric utility sector, in addition to transportation and industrial uses</w:t>
      </w:r>
      <w:r w:rsidR="005C0926" w:rsidRPr="00162D64">
        <w:rPr>
          <w:rFonts w:ascii="Times New Roman" w:hAnsi="Times New Roman" w:cs="Times New Roman"/>
          <w:color w:val="0A0A0A"/>
          <w:shd w:val="clear" w:color="auto" w:fill="FFFFFF"/>
        </w:rPr>
        <w:t xml:space="preserve"> and urges effective implementation of the hydrogen programs authorized by the Infrastructure Investment and Jobs Act</w:t>
      </w:r>
      <w:r w:rsidR="002A446E" w:rsidRPr="00162D64">
        <w:rPr>
          <w:rFonts w:ascii="Times New Roman" w:hAnsi="Times New Roman" w:cs="Times New Roman"/>
          <w:color w:val="0A0A0A"/>
          <w:shd w:val="clear" w:color="auto" w:fill="FFFFFF"/>
        </w:rPr>
        <w:t>.</w:t>
      </w:r>
    </w:p>
    <w:p w14:paraId="63EE14D0" w14:textId="12E8C1A4" w:rsidR="00CB4037" w:rsidRPr="00043687" w:rsidRDefault="002A446E" w:rsidP="00E735E1">
      <w:pPr>
        <w:pStyle w:val="ListParagraph"/>
        <w:numPr>
          <w:ilvl w:val="0"/>
          <w:numId w:val="2"/>
        </w:numPr>
        <w:autoSpaceDE w:val="0"/>
        <w:autoSpaceDN w:val="0"/>
        <w:adjustRightInd w:val="0"/>
        <w:spacing w:after="0" w:line="360" w:lineRule="auto"/>
        <w:rPr>
          <w:rFonts w:ascii="Times New Roman" w:hAnsi="Times New Roman" w:cs="Times New Roman"/>
        </w:rPr>
      </w:pPr>
      <w:r w:rsidRPr="00162D64">
        <w:rPr>
          <w:rFonts w:ascii="Times New Roman" w:hAnsi="Times New Roman" w:cs="Times New Roman"/>
          <w:color w:val="0A0A0A"/>
          <w:shd w:val="clear" w:color="auto" w:fill="FFFFFF"/>
        </w:rPr>
        <w:t>NWPPA urges Congress to provide equal incentives to all segments of the utility industry, including public power, in any programs to advance hydrogen deployment.</w:t>
      </w:r>
    </w:p>
    <w:p w14:paraId="46A4E0F1" w14:textId="4E330064" w:rsidR="00043687" w:rsidRDefault="00043687" w:rsidP="00043687">
      <w:pPr>
        <w:pStyle w:val="ListParagraph"/>
        <w:rPr>
          <w:rFonts w:ascii="Times New Roman" w:hAnsi="Times New Roman" w:cs="Times New Roman"/>
        </w:rPr>
      </w:pPr>
    </w:p>
    <w:p w14:paraId="15A2D5C2" w14:textId="77777777" w:rsidR="00043687" w:rsidRPr="00043687" w:rsidRDefault="00043687" w:rsidP="00043687">
      <w:pPr>
        <w:pStyle w:val="ListParagraph"/>
        <w:rPr>
          <w:rFonts w:ascii="Times New Roman" w:hAnsi="Times New Roman" w:cs="Times New Roman"/>
        </w:rPr>
      </w:pPr>
    </w:p>
    <w:p w14:paraId="06596029" w14:textId="67C9A5CC" w:rsidR="00043687" w:rsidRPr="00043687" w:rsidRDefault="00043687" w:rsidP="00043687">
      <w:pPr>
        <w:autoSpaceDE w:val="0"/>
        <w:autoSpaceDN w:val="0"/>
        <w:adjustRightInd w:val="0"/>
        <w:spacing w:after="0" w:line="360" w:lineRule="auto"/>
        <w:ind w:left="360"/>
        <w:rPr>
          <w:rFonts w:ascii="Times New Roman" w:hAnsi="Times New Roman" w:cs="Times New Roman"/>
        </w:rPr>
      </w:pPr>
      <w:r>
        <w:rPr>
          <w:rFonts w:ascii="Times New Roman" w:hAnsi="Times New Roman" w:cs="Times New Roman"/>
        </w:rPr>
        <w:t>Originated: 2022</w:t>
      </w:r>
      <w:ins w:id="15" w:author="Scott Corwin" w:date="2023-01-18T19:36:00Z">
        <w:r w:rsidR="00B31559">
          <w:rPr>
            <w:rFonts w:ascii="Times New Roman" w:hAnsi="Times New Roman" w:cs="Times New Roman"/>
          </w:rPr>
          <w:t>.  Revised 2023.</w:t>
        </w:r>
      </w:ins>
    </w:p>
    <w:sectPr w:rsidR="00043687" w:rsidRPr="00043687" w:rsidSect="00772F1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D5F91" w14:textId="77777777" w:rsidR="00174249" w:rsidRDefault="00174249" w:rsidP="004428EC">
      <w:pPr>
        <w:spacing w:after="0" w:line="240" w:lineRule="auto"/>
      </w:pPr>
      <w:r>
        <w:separator/>
      </w:r>
    </w:p>
  </w:endnote>
  <w:endnote w:type="continuationSeparator" w:id="0">
    <w:p w14:paraId="7E3917E9" w14:textId="77777777" w:rsidR="00174249" w:rsidRDefault="00174249" w:rsidP="00442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AF072" w14:textId="77777777" w:rsidR="00A612F4" w:rsidRDefault="00A612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6455B" w14:textId="77777777" w:rsidR="00A612F4" w:rsidRDefault="00A612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C2D2" w14:textId="77777777" w:rsidR="00A612F4" w:rsidRDefault="00A612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A9B89" w14:textId="77777777" w:rsidR="00174249" w:rsidRDefault="00174249" w:rsidP="004428EC">
      <w:pPr>
        <w:spacing w:after="0" w:line="240" w:lineRule="auto"/>
      </w:pPr>
      <w:r>
        <w:separator/>
      </w:r>
    </w:p>
  </w:footnote>
  <w:footnote w:type="continuationSeparator" w:id="0">
    <w:p w14:paraId="5C1C14C8" w14:textId="77777777" w:rsidR="00174249" w:rsidRDefault="00174249" w:rsidP="00442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34D01" w14:textId="77777777" w:rsidR="00A612F4" w:rsidRDefault="00A61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0353" w14:textId="49BBD0E7" w:rsidR="00A612F4" w:rsidRDefault="00A612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F425" w14:textId="77777777" w:rsidR="00A612F4" w:rsidRDefault="00A612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45323"/>
    <w:multiLevelType w:val="hybridMultilevel"/>
    <w:tmpl w:val="0718741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EA4D5E"/>
    <w:multiLevelType w:val="hybridMultilevel"/>
    <w:tmpl w:val="A4BE8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2605061">
    <w:abstractNumId w:val="0"/>
  </w:num>
  <w:num w:numId="2" w16cid:durableId="178010615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zabeth K. Whitney">
    <w15:presenceInfo w15:providerId="None" w15:userId="Elizabeth K. Whitney"/>
  </w15:person>
  <w15:person w15:author="Scott Corwin">
    <w15:presenceInfo w15:providerId="AD" w15:userId="S::ScottC@nwppa.org::229e8924-5243-43f7-828f-a1ac435fce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WwMLA0MDMyNTa0sDRW0lEKTi0uzszPAykwqwUASLH6hSwAAAA="/>
  </w:docVars>
  <w:rsids>
    <w:rsidRoot w:val="009917E8"/>
    <w:rsid w:val="0002053D"/>
    <w:rsid w:val="00022B93"/>
    <w:rsid w:val="00043687"/>
    <w:rsid w:val="00052062"/>
    <w:rsid w:val="00076588"/>
    <w:rsid w:val="00095027"/>
    <w:rsid w:val="000C3A16"/>
    <w:rsid w:val="000D3146"/>
    <w:rsid w:val="00106398"/>
    <w:rsid w:val="00162D64"/>
    <w:rsid w:val="00174249"/>
    <w:rsid w:val="001E09E9"/>
    <w:rsid w:val="001E28B5"/>
    <w:rsid w:val="0020466E"/>
    <w:rsid w:val="00253001"/>
    <w:rsid w:val="002A446E"/>
    <w:rsid w:val="003241A2"/>
    <w:rsid w:val="00346DC8"/>
    <w:rsid w:val="003F76FA"/>
    <w:rsid w:val="004428EC"/>
    <w:rsid w:val="00474486"/>
    <w:rsid w:val="00506420"/>
    <w:rsid w:val="00533AEC"/>
    <w:rsid w:val="005855D3"/>
    <w:rsid w:val="005C0926"/>
    <w:rsid w:val="005C7FC0"/>
    <w:rsid w:val="005E7A64"/>
    <w:rsid w:val="006503B3"/>
    <w:rsid w:val="00742B90"/>
    <w:rsid w:val="00754FA1"/>
    <w:rsid w:val="00772F1E"/>
    <w:rsid w:val="007C7CEB"/>
    <w:rsid w:val="007E5E76"/>
    <w:rsid w:val="00863C86"/>
    <w:rsid w:val="009060D0"/>
    <w:rsid w:val="00986921"/>
    <w:rsid w:val="009917E8"/>
    <w:rsid w:val="00A461B5"/>
    <w:rsid w:val="00A612F4"/>
    <w:rsid w:val="00AA4D2D"/>
    <w:rsid w:val="00AD5970"/>
    <w:rsid w:val="00AF3E47"/>
    <w:rsid w:val="00B0008E"/>
    <w:rsid w:val="00B1328E"/>
    <w:rsid w:val="00B21CDC"/>
    <w:rsid w:val="00B22344"/>
    <w:rsid w:val="00B31559"/>
    <w:rsid w:val="00B557C0"/>
    <w:rsid w:val="00B64DED"/>
    <w:rsid w:val="00B6754A"/>
    <w:rsid w:val="00B8474D"/>
    <w:rsid w:val="00BC3FCC"/>
    <w:rsid w:val="00C10A8E"/>
    <w:rsid w:val="00C520A9"/>
    <w:rsid w:val="00C80127"/>
    <w:rsid w:val="00CA1406"/>
    <w:rsid w:val="00CA5266"/>
    <w:rsid w:val="00CB4037"/>
    <w:rsid w:val="00D111B0"/>
    <w:rsid w:val="00DA3216"/>
    <w:rsid w:val="00DE1BAB"/>
    <w:rsid w:val="00DF3ADC"/>
    <w:rsid w:val="00E1410E"/>
    <w:rsid w:val="00E719E2"/>
    <w:rsid w:val="00EC243A"/>
    <w:rsid w:val="00F071F4"/>
    <w:rsid w:val="00F33F6D"/>
    <w:rsid w:val="00FA0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34E35"/>
  <w15:chartTrackingRefBased/>
  <w15:docId w15:val="{ABB3EDD9-1306-4A8E-8C63-EDE0DA59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17E8"/>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4428E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428EC"/>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4428EC"/>
    <w:rPr>
      <w:vertAlign w:val="superscript"/>
    </w:rPr>
  </w:style>
  <w:style w:type="character" w:styleId="LineNumber">
    <w:name w:val="line number"/>
    <w:basedOn w:val="DefaultParagraphFont"/>
    <w:uiPriority w:val="99"/>
    <w:semiHidden/>
    <w:unhideWhenUsed/>
    <w:rsid w:val="00772F1E"/>
  </w:style>
  <w:style w:type="character" w:styleId="CommentReference">
    <w:name w:val="annotation reference"/>
    <w:basedOn w:val="DefaultParagraphFont"/>
    <w:uiPriority w:val="99"/>
    <w:semiHidden/>
    <w:unhideWhenUsed/>
    <w:rsid w:val="00052062"/>
    <w:rPr>
      <w:sz w:val="16"/>
      <w:szCs w:val="16"/>
    </w:rPr>
  </w:style>
  <w:style w:type="paragraph" w:styleId="CommentText">
    <w:name w:val="annotation text"/>
    <w:basedOn w:val="Normal"/>
    <w:link w:val="CommentTextChar"/>
    <w:uiPriority w:val="99"/>
    <w:semiHidden/>
    <w:unhideWhenUsed/>
    <w:rsid w:val="00052062"/>
    <w:pPr>
      <w:spacing w:line="240" w:lineRule="auto"/>
    </w:pPr>
    <w:rPr>
      <w:sz w:val="20"/>
      <w:szCs w:val="20"/>
    </w:rPr>
  </w:style>
  <w:style w:type="character" w:customStyle="1" w:styleId="CommentTextChar">
    <w:name w:val="Comment Text Char"/>
    <w:basedOn w:val="DefaultParagraphFont"/>
    <w:link w:val="CommentText"/>
    <w:uiPriority w:val="99"/>
    <w:semiHidden/>
    <w:rsid w:val="00052062"/>
    <w:rPr>
      <w:sz w:val="20"/>
      <w:szCs w:val="20"/>
    </w:rPr>
  </w:style>
  <w:style w:type="paragraph" w:styleId="CommentSubject">
    <w:name w:val="annotation subject"/>
    <w:basedOn w:val="CommentText"/>
    <w:next w:val="CommentText"/>
    <w:link w:val="CommentSubjectChar"/>
    <w:uiPriority w:val="99"/>
    <w:semiHidden/>
    <w:unhideWhenUsed/>
    <w:rsid w:val="00052062"/>
    <w:rPr>
      <w:b/>
      <w:bCs/>
    </w:rPr>
  </w:style>
  <w:style w:type="character" w:customStyle="1" w:styleId="CommentSubjectChar">
    <w:name w:val="Comment Subject Char"/>
    <w:basedOn w:val="CommentTextChar"/>
    <w:link w:val="CommentSubject"/>
    <w:uiPriority w:val="99"/>
    <w:semiHidden/>
    <w:rsid w:val="00052062"/>
    <w:rPr>
      <w:b/>
      <w:bCs/>
      <w:sz w:val="20"/>
      <w:szCs w:val="20"/>
    </w:rPr>
  </w:style>
  <w:style w:type="paragraph" w:styleId="Header">
    <w:name w:val="header"/>
    <w:basedOn w:val="Normal"/>
    <w:link w:val="HeaderChar"/>
    <w:uiPriority w:val="99"/>
    <w:unhideWhenUsed/>
    <w:rsid w:val="00022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B93"/>
  </w:style>
  <w:style w:type="paragraph" w:styleId="Footer">
    <w:name w:val="footer"/>
    <w:basedOn w:val="Normal"/>
    <w:link w:val="FooterChar"/>
    <w:uiPriority w:val="99"/>
    <w:unhideWhenUsed/>
    <w:rsid w:val="00022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2B93"/>
  </w:style>
  <w:style w:type="paragraph" w:styleId="Revision">
    <w:name w:val="Revision"/>
    <w:hidden/>
    <w:uiPriority w:val="99"/>
    <w:semiHidden/>
    <w:rsid w:val="00506420"/>
    <w:pPr>
      <w:spacing w:after="0" w:line="240" w:lineRule="auto"/>
    </w:pPr>
  </w:style>
  <w:style w:type="paragraph" w:styleId="BalloonText">
    <w:name w:val="Balloon Text"/>
    <w:basedOn w:val="Normal"/>
    <w:link w:val="BalloonTextChar"/>
    <w:uiPriority w:val="99"/>
    <w:semiHidden/>
    <w:unhideWhenUsed/>
    <w:rsid w:val="005C7F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FC0"/>
    <w:rPr>
      <w:rFonts w:ascii="Segoe UI" w:hAnsi="Segoe UI" w:cs="Segoe UI"/>
      <w:sz w:val="18"/>
      <w:szCs w:val="18"/>
    </w:rPr>
  </w:style>
  <w:style w:type="paragraph" w:styleId="ListParagraph">
    <w:name w:val="List Paragraph"/>
    <w:basedOn w:val="Normal"/>
    <w:uiPriority w:val="34"/>
    <w:qFormat/>
    <w:rsid w:val="00DE1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5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hydrogen.energy.gov/pdfs/hydrogen-program-plan-2020.pdf"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Godfrey</dc:creator>
  <cp:keywords/>
  <dc:description/>
  <cp:lastModifiedBy>Scott Corwin</cp:lastModifiedBy>
  <cp:revision>2</cp:revision>
  <dcterms:created xsi:type="dcterms:W3CDTF">2023-01-20T19:08:00Z</dcterms:created>
  <dcterms:modified xsi:type="dcterms:W3CDTF">2023-01-20T19:08:00Z</dcterms:modified>
</cp:coreProperties>
</file>